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BA062C" w:rsidRPr="00AD3C21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C" w:rsidRDefault="00BA062C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C" w:rsidRPr="00EB3FF6" w:rsidRDefault="00BA062C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A062C">
              <w:rPr>
                <w:b/>
                <w:sz w:val="26"/>
                <w:szCs w:val="26"/>
                <w:lang w:val="en-US"/>
              </w:rPr>
              <w:t>203A26</w:t>
            </w:r>
          </w:p>
        </w:tc>
      </w:tr>
      <w:tr w:rsidR="00BA062C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C" w:rsidRDefault="00BA062C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62C" w:rsidRPr="00C44B8B" w:rsidRDefault="00BA062C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BA062C">
              <w:rPr>
                <w:b/>
                <w:sz w:val="26"/>
                <w:szCs w:val="26"/>
                <w:u w:val="single"/>
                <w:lang w:val="en-US"/>
              </w:rPr>
              <w:t>2029663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35756F" w:rsidRPr="00BA062C">
        <w:rPr>
          <w:b/>
          <w:sz w:val="26"/>
          <w:szCs w:val="26"/>
        </w:rPr>
        <w:t xml:space="preserve">Прокат листовой горячекатаный 5,0мм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35756F">
        <w:rPr>
          <w:sz w:val="24"/>
          <w:szCs w:val="24"/>
        </w:rPr>
        <w:t>ГОСТ 19903-74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35756F" w:rsidRPr="00BA062C">
        <w:rPr>
          <w:b/>
          <w:sz w:val="24"/>
          <w:szCs w:val="24"/>
          <w:u w:val="single"/>
        </w:rPr>
        <w:t>ГОСТ 19903-74 «Прокат листовой горячекатаный. Сортамент»</w:t>
      </w:r>
      <w:r w:rsidR="00E36A51" w:rsidRPr="00BA062C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2AB" w:rsidRDefault="006242AB">
      <w:r>
        <w:separator/>
      </w:r>
    </w:p>
  </w:endnote>
  <w:endnote w:type="continuationSeparator" w:id="0">
    <w:p w:rsidR="006242AB" w:rsidRDefault="00624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2AB" w:rsidRDefault="006242AB">
      <w:r>
        <w:separator/>
      </w:r>
    </w:p>
  </w:footnote>
  <w:footnote w:type="continuationSeparator" w:id="0">
    <w:p w:rsidR="006242AB" w:rsidRDefault="00624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73D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5756F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2AB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3D0D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62C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BDE9-CD2B-4DC1-92FF-B5D06526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2014-04-16T09:20:00Z</dcterms:created>
  <dcterms:modified xsi:type="dcterms:W3CDTF">2014-09-12T11:08:00Z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